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50EB4A" w14:textId="77777777" w:rsidR="00684543" w:rsidRDefault="00684543" w:rsidP="005A4426">
      <w:pPr>
        <w:pBdr>
          <w:top w:val="single" w:sz="4" w:space="1" w:color="000000"/>
          <w:left w:val="single" w:sz="4" w:space="3" w:color="000000"/>
          <w:bottom w:val="single" w:sz="4" w:space="1" w:color="000000"/>
          <w:right w:val="single" w:sz="4" w:space="0" w:color="000000"/>
        </w:pBdr>
        <w:ind w:right="98"/>
        <w:jc w:val="center"/>
        <w:rPr>
          <w:rFonts w:ascii="Calibri" w:hAnsi="Calibri"/>
          <w:b/>
          <w:lang w:val="fr-FR"/>
        </w:rPr>
      </w:pPr>
    </w:p>
    <w:p w14:paraId="042D9CC9" w14:textId="7FC777EE" w:rsidR="005A4426" w:rsidRPr="00D012BD" w:rsidRDefault="005A4426" w:rsidP="005A4426">
      <w:pPr>
        <w:pBdr>
          <w:top w:val="single" w:sz="4" w:space="1" w:color="000000"/>
          <w:left w:val="single" w:sz="4" w:space="3" w:color="000000"/>
          <w:bottom w:val="single" w:sz="4" w:space="1" w:color="000000"/>
          <w:right w:val="single" w:sz="4" w:space="0" w:color="000000"/>
        </w:pBdr>
        <w:ind w:right="98"/>
        <w:jc w:val="center"/>
        <w:rPr>
          <w:rFonts w:asciiTheme="minorHAnsi" w:hAnsiTheme="minorHAnsi"/>
          <w:noProof/>
          <w:sz w:val="22"/>
          <w:szCs w:val="22"/>
          <w:lang w:val="fr-FR"/>
        </w:rPr>
      </w:pPr>
      <w:r w:rsidRPr="00BC6B7E">
        <w:rPr>
          <w:rFonts w:ascii="Calibri" w:hAnsi="Calibri"/>
          <w:b/>
          <w:lang w:val="fr-FR"/>
        </w:rPr>
        <w:t>D</w:t>
      </w:r>
      <w:r w:rsidR="00684543">
        <w:rPr>
          <w:rFonts w:ascii="Calibri" w:hAnsi="Calibri"/>
          <w:b/>
          <w:lang w:val="fr-FR"/>
        </w:rPr>
        <w:t>É</w:t>
      </w:r>
      <w:r w:rsidRPr="00BC6B7E">
        <w:rPr>
          <w:rFonts w:ascii="Calibri" w:hAnsi="Calibri"/>
          <w:b/>
          <w:lang w:val="fr-FR"/>
        </w:rPr>
        <w:t>CLARATION SUR L'HONNEUR RELATIVE</w:t>
      </w:r>
      <w:r w:rsidRPr="00BC6B7E">
        <w:rPr>
          <w:rFonts w:ascii="Calibri" w:hAnsi="Calibri"/>
          <w:b/>
          <w:noProof/>
          <w:lang w:val="fr-FR"/>
        </w:rPr>
        <w:br/>
      </w:r>
      <w:r w:rsidRPr="00BC6B7E">
        <w:rPr>
          <w:rFonts w:ascii="Calibri" w:hAnsi="Calibri"/>
          <w:b/>
          <w:lang w:val="fr-FR"/>
        </w:rPr>
        <w:t>A L'ABSENCE DE CONFLIT D'INT</w:t>
      </w:r>
      <w:r w:rsidR="00684543">
        <w:rPr>
          <w:rFonts w:ascii="Calibri" w:hAnsi="Calibri"/>
          <w:b/>
          <w:lang w:val="fr-FR"/>
        </w:rPr>
        <w:t>É</w:t>
      </w:r>
      <w:r w:rsidRPr="00BC6B7E">
        <w:rPr>
          <w:rFonts w:ascii="Calibri" w:hAnsi="Calibri"/>
          <w:b/>
          <w:lang w:val="fr-FR"/>
        </w:rPr>
        <w:t>R</w:t>
      </w:r>
      <w:r w:rsidR="00684543" w:rsidRPr="00684543">
        <w:rPr>
          <w:rFonts w:ascii="Calibri" w:hAnsi="Calibri"/>
          <w:b/>
          <w:lang w:val="fr-FR"/>
        </w:rPr>
        <w:t>Ê</w:t>
      </w:r>
      <w:r w:rsidRPr="00BC6B7E">
        <w:rPr>
          <w:rFonts w:ascii="Calibri" w:hAnsi="Calibri"/>
          <w:b/>
          <w:lang w:val="fr-FR"/>
        </w:rPr>
        <w:t>TS</w:t>
      </w:r>
      <w:r w:rsidRPr="00684543">
        <w:rPr>
          <w:rFonts w:ascii="Calibri" w:hAnsi="Calibri"/>
          <w:b/>
          <w:lang w:val="fr-FR"/>
        </w:rPr>
        <w:t xml:space="preserve"> </w:t>
      </w:r>
      <w:r w:rsidRPr="00BC6B7E">
        <w:rPr>
          <w:rFonts w:ascii="Calibri" w:hAnsi="Calibri"/>
          <w:b/>
          <w:bCs/>
          <w:lang w:val="fr-FR"/>
        </w:rPr>
        <w:br/>
      </w:r>
    </w:p>
    <w:p w14:paraId="64E47102" w14:textId="77777777" w:rsidR="005A4426" w:rsidRDefault="005A4426" w:rsidP="005A4426">
      <w:pPr>
        <w:rPr>
          <w:rFonts w:asciiTheme="minorHAnsi" w:hAnsiTheme="minorHAnsi"/>
          <w:noProof/>
          <w:sz w:val="22"/>
          <w:szCs w:val="22"/>
          <w:lang w:val="fr-FR"/>
        </w:rPr>
      </w:pPr>
    </w:p>
    <w:p w14:paraId="2AD03717" w14:textId="77777777" w:rsidR="005A4426" w:rsidRDefault="005A4426" w:rsidP="005A4426">
      <w:pPr>
        <w:rPr>
          <w:rFonts w:asciiTheme="minorHAnsi" w:hAnsiTheme="minorHAnsi"/>
          <w:noProof/>
          <w:sz w:val="22"/>
          <w:szCs w:val="22"/>
          <w:lang w:val="fr-FR"/>
        </w:rPr>
      </w:pPr>
    </w:p>
    <w:p w14:paraId="4B810E5E" w14:textId="01BB6BAF" w:rsidR="00237262" w:rsidRPr="00237262" w:rsidRDefault="005A4426" w:rsidP="00237262">
      <w:pPr>
        <w:rPr>
          <w:rFonts w:asciiTheme="minorHAnsi" w:hAnsiTheme="minorHAnsi"/>
          <w:sz w:val="22"/>
          <w:szCs w:val="22"/>
          <w:lang w:val="fr-FR"/>
        </w:rPr>
      </w:pPr>
      <w:r w:rsidRPr="00712C1A">
        <w:rPr>
          <w:rFonts w:asciiTheme="minorHAnsi" w:hAnsiTheme="minorHAnsi"/>
          <w:b/>
          <w:bCs/>
          <w:sz w:val="22"/>
          <w:szCs w:val="22"/>
          <w:lang w:val="fr-FR"/>
        </w:rPr>
        <w:t xml:space="preserve">Objet et référence du </w:t>
      </w:r>
      <w:r w:rsidR="00237262" w:rsidRPr="00712C1A">
        <w:rPr>
          <w:rFonts w:asciiTheme="minorHAnsi" w:hAnsiTheme="minorHAnsi"/>
          <w:b/>
          <w:bCs/>
          <w:sz w:val="22"/>
          <w:szCs w:val="22"/>
          <w:lang w:val="fr-FR"/>
        </w:rPr>
        <w:t>m</w:t>
      </w:r>
      <w:r w:rsidRPr="00712C1A">
        <w:rPr>
          <w:rFonts w:asciiTheme="minorHAnsi" w:hAnsiTheme="minorHAnsi"/>
          <w:b/>
          <w:bCs/>
          <w:sz w:val="22"/>
          <w:szCs w:val="22"/>
          <w:lang w:val="fr-FR"/>
        </w:rPr>
        <w:t>arché concern</w:t>
      </w:r>
      <w:r w:rsidR="00237262" w:rsidRPr="00712C1A">
        <w:rPr>
          <w:rFonts w:asciiTheme="minorHAnsi" w:hAnsiTheme="minorHAnsi"/>
          <w:b/>
          <w:bCs/>
          <w:sz w:val="22"/>
          <w:szCs w:val="22"/>
          <w:lang w:val="fr-FR"/>
        </w:rPr>
        <w:t>é</w:t>
      </w:r>
      <w:r w:rsidR="00237262" w:rsidRPr="00237262">
        <w:rPr>
          <w:rFonts w:asciiTheme="minorHAnsi" w:hAnsiTheme="minorHAnsi"/>
          <w:sz w:val="22"/>
          <w:szCs w:val="22"/>
          <w:lang w:val="fr-FR"/>
        </w:rPr>
        <w:t xml:space="preserve"> : </w:t>
      </w:r>
      <w:r w:rsidR="00237262">
        <w:rPr>
          <w:rFonts w:asciiTheme="minorHAnsi" w:hAnsiTheme="minorHAnsi"/>
          <w:sz w:val="22"/>
          <w:szCs w:val="22"/>
          <w:lang w:val="fr-FR"/>
        </w:rPr>
        <w:t>m</w:t>
      </w:r>
      <w:r w:rsidR="00237262" w:rsidRPr="00237262">
        <w:rPr>
          <w:rFonts w:asciiTheme="minorHAnsi" w:hAnsiTheme="minorHAnsi"/>
          <w:sz w:val="22"/>
          <w:szCs w:val="22"/>
          <w:lang w:val="fr-FR"/>
        </w:rPr>
        <w:t>arché de prestations de restauration collective et autres</w:t>
      </w:r>
      <w:r w:rsidR="00237262">
        <w:rPr>
          <w:rFonts w:asciiTheme="minorHAnsi" w:hAnsiTheme="minorHAnsi"/>
          <w:sz w:val="22"/>
          <w:szCs w:val="22"/>
          <w:lang w:val="fr-FR"/>
        </w:rPr>
        <w:t xml:space="preserve"> </w:t>
      </w:r>
      <w:r w:rsidR="00237262" w:rsidRPr="00237262">
        <w:rPr>
          <w:rFonts w:asciiTheme="minorHAnsi" w:hAnsiTheme="minorHAnsi"/>
          <w:sz w:val="22"/>
          <w:szCs w:val="22"/>
          <w:lang w:val="fr-FR"/>
        </w:rPr>
        <w:t>prestations pour le site de restauration collective de l’IA à Nantes</w:t>
      </w:r>
      <w:r w:rsidR="00237262">
        <w:rPr>
          <w:rFonts w:asciiTheme="minorHAnsi" w:hAnsiTheme="minorHAnsi"/>
          <w:sz w:val="22"/>
          <w:szCs w:val="22"/>
          <w:lang w:val="fr-FR"/>
        </w:rPr>
        <w:t xml:space="preserve"> (n° marché : </w:t>
      </w:r>
      <w:r w:rsidR="00712C1A" w:rsidRPr="00712C1A">
        <w:rPr>
          <w:rFonts w:asciiTheme="minorHAnsi" w:hAnsiTheme="minorHAnsi"/>
          <w:sz w:val="22"/>
          <w:szCs w:val="22"/>
          <w:lang w:val="fr-FR"/>
        </w:rPr>
        <w:t>2025 RTPN 4111)</w:t>
      </w:r>
    </w:p>
    <w:p w14:paraId="19401C0E" w14:textId="77777777" w:rsidR="00237262" w:rsidRDefault="00237262" w:rsidP="00237262">
      <w:pPr>
        <w:rPr>
          <w:rFonts w:asciiTheme="minorHAnsi" w:hAnsiTheme="minorHAnsi"/>
          <w:noProof/>
          <w:sz w:val="22"/>
          <w:szCs w:val="22"/>
          <w:lang w:val="fr-FR"/>
        </w:rPr>
      </w:pPr>
    </w:p>
    <w:p w14:paraId="3C0D3EF6" w14:textId="77777777" w:rsidR="005A4426" w:rsidRPr="00497D0A" w:rsidRDefault="005A4426" w:rsidP="005A4426">
      <w:pPr>
        <w:rPr>
          <w:rFonts w:asciiTheme="minorHAnsi" w:hAnsiTheme="minorHAnsi"/>
          <w:noProof/>
          <w:sz w:val="22"/>
          <w:szCs w:val="22"/>
          <w:lang w:val="fr-FR"/>
        </w:rPr>
      </w:pPr>
    </w:p>
    <w:p w14:paraId="6335496B" w14:textId="77777777" w:rsidR="005A4426" w:rsidRPr="00497D0A" w:rsidRDefault="005A4426" w:rsidP="005A4426">
      <w:pPr>
        <w:jc w:val="both"/>
        <w:rPr>
          <w:rFonts w:asciiTheme="minorHAnsi" w:hAnsiTheme="minorHAnsi"/>
          <w:noProof/>
          <w:sz w:val="22"/>
          <w:szCs w:val="22"/>
          <w:lang w:val="fr-FR"/>
        </w:rPr>
      </w:pPr>
      <w:r w:rsidRPr="00186E50">
        <w:rPr>
          <w:rFonts w:asciiTheme="minorHAnsi" w:hAnsiTheme="minorHAnsi"/>
          <w:sz w:val="22"/>
          <w:szCs w:val="22"/>
          <w:lang w:val="fr-FR"/>
        </w:rPr>
        <w:t>[Le][La] soussigné[e]</w:t>
      </w:r>
      <w:r w:rsidRPr="00497D0A">
        <w:rPr>
          <w:rFonts w:asciiTheme="minorHAnsi" w:hAnsiTheme="minorHAnsi"/>
          <w:sz w:val="22"/>
          <w:szCs w:val="22"/>
          <w:lang w:val="fr-FR"/>
        </w:rPr>
        <w:t xml:space="preserve"> :</w:t>
      </w:r>
    </w:p>
    <w:p w14:paraId="0E4E76D9" w14:textId="77777777" w:rsidR="005A4426" w:rsidRPr="00497D0A" w:rsidRDefault="005A4426" w:rsidP="005A4426">
      <w:pPr>
        <w:numPr>
          <w:ilvl w:val="0"/>
          <w:numId w:val="10"/>
        </w:numPr>
        <w:tabs>
          <w:tab w:val="clear" w:pos="360"/>
          <w:tab w:val="num" w:pos="1080"/>
        </w:tabs>
        <w:ind w:left="1080"/>
        <w:jc w:val="both"/>
        <w:rPr>
          <w:rFonts w:asciiTheme="minorHAnsi" w:hAnsiTheme="minorHAnsi"/>
          <w:noProof/>
          <w:sz w:val="22"/>
          <w:szCs w:val="22"/>
          <w:lang w:val="fr-FR"/>
        </w:rPr>
      </w:pPr>
      <w:r w:rsidRPr="00497D0A">
        <w:rPr>
          <w:rFonts w:asciiTheme="minorHAnsi" w:hAnsiTheme="minorHAnsi"/>
          <w:sz w:val="22"/>
          <w:szCs w:val="22"/>
          <w:lang w:val="fr-FR"/>
        </w:rPr>
        <w:t xml:space="preserve">Agissant en son nom propre </w:t>
      </w:r>
      <w:r w:rsidRPr="00186E50">
        <w:rPr>
          <w:rFonts w:asciiTheme="minorHAnsi" w:hAnsiTheme="minorHAnsi"/>
          <w:sz w:val="22"/>
          <w:szCs w:val="22"/>
          <w:lang w:val="fr-FR"/>
        </w:rPr>
        <w:t>(</w:t>
      </w:r>
      <w:r w:rsidRPr="00186E50">
        <w:rPr>
          <w:rFonts w:asciiTheme="minorHAnsi" w:hAnsiTheme="minorHAnsi"/>
          <w:i/>
          <w:sz w:val="22"/>
          <w:szCs w:val="22"/>
          <w:lang w:val="fr-FR"/>
        </w:rPr>
        <w:t>dans le cas d'une personne physique</w:t>
      </w:r>
      <w:r w:rsidRPr="00186E50">
        <w:rPr>
          <w:rFonts w:asciiTheme="minorHAnsi" w:hAnsiTheme="minorHAnsi"/>
          <w:sz w:val="22"/>
          <w:szCs w:val="22"/>
          <w:lang w:val="fr-FR"/>
        </w:rPr>
        <w:t>)</w:t>
      </w:r>
    </w:p>
    <w:p w14:paraId="733228AA" w14:textId="77777777" w:rsidR="005A4426" w:rsidRPr="00497D0A" w:rsidRDefault="005A4426" w:rsidP="005A4426">
      <w:pPr>
        <w:ind w:left="720" w:firstLine="720"/>
        <w:jc w:val="both"/>
        <w:rPr>
          <w:rFonts w:asciiTheme="minorHAnsi" w:hAnsiTheme="minorHAnsi"/>
          <w:noProof/>
          <w:sz w:val="22"/>
          <w:szCs w:val="22"/>
        </w:rPr>
      </w:pPr>
      <w:proofErr w:type="gramStart"/>
      <w:r w:rsidRPr="00497D0A">
        <w:rPr>
          <w:rFonts w:asciiTheme="minorHAnsi" w:hAnsiTheme="minorHAnsi"/>
          <w:sz w:val="22"/>
          <w:szCs w:val="22"/>
          <w:lang w:val="fr-FR"/>
        </w:rPr>
        <w:t>ou</w:t>
      </w:r>
      <w:proofErr w:type="gramEnd"/>
    </w:p>
    <w:p w14:paraId="664EE6AF" w14:textId="77777777" w:rsidR="005A4426" w:rsidRPr="00497D0A" w:rsidRDefault="005A4426" w:rsidP="005A4426">
      <w:pPr>
        <w:numPr>
          <w:ilvl w:val="0"/>
          <w:numId w:val="10"/>
        </w:numPr>
        <w:tabs>
          <w:tab w:val="clear" w:pos="360"/>
          <w:tab w:val="num" w:pos="1080"/>
        </w:tabs>
        <w:ind w:left="1080"/>
        <w:jc w:val="both"/>
        <w:rPr>
          <w:rFonts w:asciiTheme="minorHAnsi" w:hAnsiTheme="minorHAnsi"/>
          <w:i/>
          <w:noProof/>
          <w:sz w:val="22"/>
          <w:szCs w:val="22"/>
          <w:lang w:val="fr-FR"/>
        </w:rPr>
      </w:pPr>
      <w:r w:rsidRPr="00497D0A">
        <w:rPr>
          <w:rFonts w:asciiTheme="minorHAnsi" w:hAnsiTheme="minorHAnsi"/>
          <w:sz w:val="22"/>
          <w:szCs w:val="22"/>
          <w:lang w:val="fr-FR"/>
        </w:rPr>
        <w:t>Agissant en qualité de représentant de la personne morale suivante</w:t>
      </w:r>
      <w:r>
        <w:rPr>
          <w:rFonts w:asciiTheme="minorHAnsi" w:hAnsiTheme="minorHAnsi"/>
          <w:sz w:val="22"/>
          <w:szCs w:val="22"/>
          <w:lang w:val="fr-FR"/>
        </w:rPr>
        <w:t xml:space="preserve"> </w:t>
      </w:r>
      <w:r w:rsidRPr="00497D0A">
        <w:rPr>
          <w:rFonts w:asciiTheme="minorHAnsi" w:hAnsiTheme="minorHAnsi"/>
          <w:sz w:val="22"/>
          <w:szCs w:val="22"/>
          <w:lang w:val="fr-FR"/>
        </w:rPr>
        <w:t>:</w:t>
      </w:r>
      <w:r w:rsidRPr="00497D0A">
        <w:rPr>
          <w:rFonts w:asciiTheme="minorHAnsi" w:hAnsiTheme="minorHAnsi"/>
          <w:noProof/>
          <w:sz w:val="22"/>
          <w:szCs w:val="22"/>
          <w:lang w:val="fr-FR"/>
        </w:rPr>
        <w:t xml:space="preserve"> </w:t>
      </w:r>
    </w:p>
    <w:p w14:paraId="7BF4BB2F"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D</w:t>
      </w:r>
      <w:r w:rsidRPr="00497D0A">
        <w:rPr>
          <w:rFonts w:asciiTheme="minorHAnsi" w:hAnsiTheme="minorHAnsi"/>
          <w:sz w:val="22"/>
          <w:szCs w:val="22"/>
          <w:lang w:val="fr-FR"/>
        </w:rPr>
        <w:t>énomination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6BE04B0"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F</w:t>
      </w:r>
      <w:r w:rsidRPr="00497D0A">
        <w:rPr>
          <w:rFonts w:asciiTheme="minorHAnsi" w:hAnsiTheme="minorHAnsi"/>
          <w:sz w:val="22"/>
          <w:szCs w:val="22"/>
          <w:lang w:val="fr-FR"/>
        </w:rPr>
        <w:t>orme juridique officielle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2C6D5A3"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A</w:t>
      </w:r>
      <w:r w:rsidRPr="00497D0A">
        <w:rPr>
          <w:rFonts w:asciiTheme="minorHAnsi" w:hAnsiTheme="minorHAnsi"/>
          <w:sz w:val="22"/>
          <w:szCs w:val="22"/>
          <w:lang w:val="fr-FR"/>
        </w:rPr>
        <w:t>dresse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0FEB83D" w14:textId="77777777" w:rsidR="005A4426" w:rsidRDefault="005A4426" w:rsidP="005A4426">
      <w:pPr>
        <w:ind w:firstLine="720"/>
        <w:jc w:val="both"/>
        <w:rPr>
          <w:rFonts w:asciiTheme="minorHAnsi" w:hAnsiTheme="minorHAnsi"/>
          <w:sz w:val="22"/>
          <w:szCs w:val="22"/>
          <w:lang w:val="fr-FR"/>
        </w:rPr>
      </w:pPr>
      <w:r>
        <w:rPr>
          <w:rFonts w:asciiTheme="minorHAnsi" w:hAnsiTheme="minorHAnsi"/>
          <w:sz w:val="22"/>
          <w:szCs w:val="22"/>
          <w:lang w:val="fr-FR"/>
        </w:rPr>
        <w:t>N</w:t>
      </w:r>
      <w:r w:rsidRPr="00497D0A">
        <w:rPr>
          <w:rFonts w:asciiTheme="minorHAnsi" w:hAnsiTheme="minorHAnsi"/>
          <w:sz w:val="22"/>
          <w:szCs w:val="22"/>
          <w:lang w:val="fr-FR"/>
        </w:rPr>
        <w:t>° d'immatriculation à la TVA</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6EED6E6" w14:textId="77777777" w:rsidR="005A4426" w:rsidRPr="00497D0A" w:rsidRDefault="005A4426" w:rsidP="005A4426">
      <w:pPr>
        <w:ind w:firstLine="720"/>
        <w:jc w:val="both"/>
        <w:rPr>
          <w:rFonts w:asciiTheme="minorHAnsi" w:hAnsiTheme="minorHAnsi"/>
          <w:noProof/>
          <w:sz w:val="22"/>
          <w:szCs w:val="22"/>
          <w:lang w:val="fr-FR"/>
        </w:rPr>
      </w:pPr>
    </w:p>
    <w:p w14:paraId="23B70E1F"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D</w:t>
      </w:r>
      <w:r w:rsidRPr="00BC6B7E">
        <w:rPr>
          <w:rFonts w:asciiTheme="minorHAnsi" w:hAnsiTheme="minorHAnsi"/>
          <w:sz w:val="22"/>
          <w:szCs w:val="22"/>
          <w:lang w:val="fr-FR"/>
        </w:rPr>
        <w:t xml:space="preserve">éclare </w:t>
      </w:r>
      <w:r>
        <w:rPr>
          <w:rFonts w:asciiTheme="minorHAnsi" w:hAnsiTheme="minorHAnsi"/>
          <w:sz w:val="22"/>
          <w:szCs w:val="22"/>
          <w:lang w:val="fr-FR"/>
        </w:rPr>
        <w:t xml:space="preserve">qu’elle/il ou la société qu’elle/il représente : </w:t>
      </w:r>
    </w:p>
    <w:p w14:paraId="40A58990" w14:textId="77777777" w:rsidR="005A4426" w:rsidRDefault="005A4426" w:rsidP="005A4426">
      <w:pPr>
        <w:ind w:left="284"/>
        <w:jc w:val="both"/>
        <w:rPr>
          <w:rFonts w:asciiTheme="minorHAnsi" w:hAnsiTheme="minorHAnsi"/>
          <w:noProof/>
          <w:sz w:val="22"/>
          <w:szCs w:val="22"/>
          <w:lang w:val="fr-FR"/>
        </w:rPr>
      </w:pPr>
    </w:p>
    <w:p w14:paraId="299B2C09" w14:textId="77777777" w:rsidR="005A4426" w:rsidRDefault="005A4426" w:rsidP="005A4426">
      <w:pPr>
        <w:ind w:left="284"/>
        <w:jc w:val="both"/>
        <w:rPr>
          <w:rFonts w:asciiTheme="minorHAnsi" w:hAnsiTheme="minorHAnsi"/>
          <w:sz w:val="22"/>
          <w:szCs w:val="22"/>
          <w:lang w:val="fr-FR"/>
        </w:rPr>
      </w:pPr>
      <w:r>
        <w:rPr>
          <w:rFonts w:asciiTheme="minorHAnsi" w:hAnsiTheme="minorHAnsi"/>
          <w:sz w:val="22"/>
          <w:szCs w:val="22"/>
          <w:lang w:val="fr-FR"/>
        </w:rPr>
        <w:t xml:space="preserve">- </w:t>
      </w:r>
      <w:r w:rsidRPr="00BC6B7E">
        <w:rPr>
          <w:rFonts w:asciiTheme="minorHAnsi" w:hAnsiTheme="minorHAnsi"/>
          <w:sz w:val="22"/>
          <w:szCs w:val="22"/>
          <w:lang w:val="fr-FR"/>
        </w:rPr>
        <w:t xml:space="preserve">ne se trouve pas en situation de conflit d'intérêts par rapport au </w:t>
      </w:r>
      <w:r>
        <w:rPr>
          <w:rFonts w:asciiTheme="minorHAnsi" w:hAnsiTheme="minorHAnsi"/>
          <w:sz w:val="22"/>
          <w:szCs w:val="22"/>
          <w:lang w:val="fr-FR"/>
        </w:rPr>
        <w:t>M</w:t>
      </w:r>
      <w:r w:rsidRPr="00BC6B7E">
        <w:rPr>
          <w:rFonts w:asciiTheme="minorHAnsi" w:hAnsiTheme="minorHAnsi"/>
          <w:sz w:val="22"/>
          <w:szCs w:val="22"/>
          <w:lang w:val="fr-FR"/>
        </w:rPr>
        <w:t>arché</w:t>
      </w:r>
      <w:r>
        <w:rPr>
          <w:rFonts w:asciiTheme="minorHAnsi" w:hAnsiTheme="minorHAnsi"/>
          <w:sz w:val="22"/>
          <w:szCs w:val="22"/>
          <w:lang w:val="fr-FR"/>
        </w:rPr>
        <w:t xml:space="preserve"> (</w:t>
      </w:r>
      <w:r w:rsidRPr="00BC6B7E">
        <w:rPr>
          <w:rFonts w:asciiTheme="minorHAnsi" w:hAnsiTheme="minorHAnsi"/>
          <w:sz w:val="22"/>
          <w:szCs w:val="22"/>
          <w:lang w:val="fr-FR"/>
        </w:rPr>
        <w:t>un conflit d'intérêts peut notamment résulter d'intérêts économiques, d'affinités politiques ou nationales, de liens familiaux ou sentimentaux, ou de tout autre type de relations ou d'intérêts communs</w:t>
      </w:r>
      <w:r>
        <w:rPr>
          <w:rFonts w:asciiTheme="minorHAnsi" w:hAnsiTheme="minorHAnsi"/>
          <w:sz w:val="22"/>
          <w:szCs w:val="22"/>
          <w:lang w:val="fr-FR"/>
        </w:rPr>
        <w:t xml:space="preserve">) </w:t>
      </w:r>
      <w:r w:rsidRPr="00BC6B7E">
        <w:rPr>
          <w:rFonts w:asciiTheme="minorHAnsi" w:hAnsiTheme="minorHAnsi"/>
          <w:sz w:val="22"/>
          <w:szCs w:val="22"/>
          <w:lang w:val="fr-FR"/>
        </w:rPr>
        <w:t>;</w:t>
      </w:r>
    </w:p>
    <w:p w14:paraId="40F51D20" w14:textId="77777777" w:rsidR="005A4426" w:rsidRPr="00BC6B7E" w:rsidRDefault="005A4426" w:rsidP="005A4426">
      <w:pPr>
        <w:ind w:left="284"/>
        <w:jc w:val="both"/>
        <w:rPr>
          <w:rFonts w:asciiTheme="minorHAnsi" w:hAnsiTheme="minorHAnsi"/>
          <w:noProof/>
          <w:sz w:val="22"/>
          <w:szCs w:val="22"/>
          <w:lang w:val="fr-FR"/>
        </w:rPr>
      </w:pPr>
    </w:p>
    <w:p w14:paraId="166B35E3"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fera connaître, sans délai, au pouvoir adjudicateur toute situation constitutive d'un conflit d'intérêts ou susceptible de conduire à un conflit d'intérêts</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FEF01A" w14:textId="77777777" w:rsidR="005A4426" w:rsidRPr="00497D0A" w:rsidRDefault="005A4426" w:rsidP="005A4426">
      <w:pPr>
        <w:ind w:left="284"/>
        <w:jc w:val="both"/>
        <w:rPr>
          <w:rFonts w:asciiTheme="minorHAnsi" w:hAnsiTheme="minorHAnsi"/>
          <w:noProof/>
          <w:sz w:val="22"/>
          <w:szCs w:val="22"/>
          <w:lang w:val="fr-FR"/>
        </w:rPr>
      </w:pPr>
    </w:p>
    <w:p w14:paraId="344DD67C"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2A2000" w14:textId="77777777" w:rsidR="005A4426" w:rsidRPr="00497D0A" w:rsidRDefault="005A4426" w:rsidP="005A4426">
      <w:pPr>
        <w:ind w:left="284"/>
        <w:jc w:val="both"/>
        <w:rPr>
          <w:rFonts w:asciiTheme="minorHAnsi" w:hAnsiTheme="minorHAnsi"/>
          <w:noProof/>
          <w:sz w:val="22"/>
          <w:szCs w:val="22"/>
          <w:lang w:val="fr-FR"/>
        </w:rPr>
      </w:pPr>
    </w:p>
    <w:p w14:paraId="501A6861" w14:textId="77777777" w:rsidR="005A4426" w:rsidRPr="00BC6B7E" w:rsidRDefault="005A4426" w:rsidP="005A4426">
      <w:pPr>
        <w:pStyle w:val="Paragraphedeliste"/>
        <w:numPr>
          <w:ilvl w:val="0"/>
          <w:numId w:val="12"/>
        </w:numPr>
        <w:jc w:val="both"/>
        <w:rPr>
          <w:rFonts w:asciiTheme="minorHAnsi" w:hAnsiTheme="minorHAnsi"/>
          <w:noProof/>
          <w:sz w:val="22"/>
          <w:szCs w:val="22"/>
          <w:lang w:val="fr-FR"/>
        </w:rPr>
      </w:pPr>
      <w:proofErr w:type="gramStart"/>
      <w:r w:rsidRPr="00BC6B7E">
        <w:rPr>
          <w:rFonts w:asciiTheme="minorHAnsi" w:hAnsiTheme="minorHAnsi"/>
          <w:sz w:val="22"/>
          <w:szCs w:val="22"/>
          <w:lang w:val="fr-FR"/>
        </w:rPr>
        <w:t>a</w:t>
      </w:r>
      <w:proofErr w:type="gramEnd"/>
      <w:r w:rsidRPr="00BC6B7E">
        <w:rPr>
          <w:rFonts w:asciiTheme="minorHAnsi" w:hAnsiTheme="minorHAnsi"/>
          <w:sz w:val="22"/>
          <w:szCs w:val="22"/>
          <w:lang w:val="fr-FR"/>
        </w:rPr>
        <w:t xml:space="preserve"> fourni des renseignements exacts, sincères et complets au pouvoir adjudicateur dans le cadre de la présente procédure de passation de marché;</w:t>
      </w:r>
    </w:p>
    <w:p w14:paraId="20233CEA" w14:textId="77777777" w:rsidR="005A4426" w:rsidRDefault="005A4426" w:rsidP="005A4426">
      <w:pPr>
        <w:jc w:val="both"/>
        <w:rPr>
          <w:rFonts w:asciiTheme="minorHAnsi" w:hAnsiTheme="minorHAnsi"/>
          <w:sz w:val="22"/>
          <w:szCs w:val="22"/>
          <w:lang w:val="fr-FR"/>
        </w:rPr>
      </w:pPr>
    </w:p>
    <w:p w14:paraId="02E49129"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S’engage, en cas de recours à la sous-traitance, à remettre au pouvoir adjudicateur une attestation d’absence de conflit d’intérêts signée par ses sous-traitants.</w:t>
      </w:r>
    </w:p>
    <w:p w14:paraId="15A1958F" w14:textId="77777777" w:rsidR="005A4426" w:rsidRDefault="005A4426" w:rsidP="005A4426">
      <w:pPr>
        <w:jc w:val="both"/>
        <w:rPr>
          <w:rFonts w:asciiTheme="minorHAnsi" w:hAnsiTheme="minorHAnsi"/>
          <w:sz w:val="22"/>
          <w:szCs w:val="22"/>
          <w:lang w:val="fr-FR"/>
        </w:rPr>
      </w:pPr>
    </w:p>
    <w:p w14:paraId="72F34340" w14:textId="77777777" w:rsidR="005A4426" w:rsidRPr="00497D0A" w:rsidRDefault="005A4426" w:rsidP="005A4426">
      <w:pPr>
        <w:jc w:val="both"/>
        <w:rPr>
          <w:rFonts w:asciiTheme="minorHAnsi" w:hAnsiTheme="minorHAnsi"/>
          <w:noProof/>
          <w:sz w:val="22"/>
          <w:szCs w:val="22"/>
          <w:lang w:val="fr-FR"/>
        </w:rPr>
      </w:pPr>
    </w:p>
    <w:p w14:paraId="7967D6D9"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Nom, prénom</w:t>
      </w:r>
      <w:r>
        <w:rPr>
          <w:rFonts w:asciiTheme="minorHAnsi" w:hAnsiTheme="minorHAnsi"/>
          <w:sz w:val="22"/>
          <w:szCs w:val="22"/>
          <w:lang w:val="fr-FR"/>
        </w:rPr>
        <w:t> :</w:t>
      </w:r>
      <w:r w:rsidRPr="00497D0A">
        <w:rPr>
          <w:rFonts w:asciiTheme="minorHAnsi" w:hAnsiTheme="minorHAnsi"/>
          <w:noProof/>
          <w:sz w:val="22"/>
          <w:szCs w:val="22"/>
        </w:rPr>
        <w:tab/>
      </w:r>
    </w:p>
    <w:p w14:paraId="1FAA328D"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Date</w:t>
      </w:r>
      <w:r w:rsidRPr="00497D0A">
        <w:rPr>
          <w:rFonts w:asciiTheme="minorHAnsi" w:hAnsiTheme="minorHAnsi"/>
          <w:noProof/>
          <w:sz w:val="22"/>
          <w:szCs w:val="22"/>
        </w:rPr>
        <w:tab/>
      </w:r>
    </w:p>
    <w:p w14:paraId="5F621E77" w14:textId="77777777" w:rsidR="005A4426" w:rsidRDefault="005A4426" w:rsidP="005A4426">
      <w:pPr>
        <w:tabs>
          <w:tab w:val="left" w:pos="4395"/>
          <w:tab w:val="left" w:pos="7797"/>
        </w:tabs>
        <w:jc w:val="both"/>
        <w:rPr>
          <w:rFonts w:asciiTheme="minorHAnsi" w:hAnsiTheme="minorHAnsi"/>
          <w:sz w:val="22"/>
          <w:szCs w:val="22"/>
          <w:lang w:val="fr-FR"/>
        </w:rPr>
      </w:pPr>
    </w:p>
    <w:p w14:paraId="5237B3DD" w14:textId="77777777" w:rsidR="005A4426" w:rsidRPr="00497D0A" w:rsidRDefault="005A4426" w:rsidP="005A4426">
      <w:pPr>
        <w:tabs>
          <w:tab w:val="left" w:pos="4395"/>
          <w:tab w:val="left" w:pos="7797"/>
        </w:tabs>
        <w:jc w:val="both"/>
        <w:rPr>
          <w:rFonts w:asciiTheme="minorHAnsi" w:hAnsiTheme="minorHAnsi"/>
          <w:sz w:val="22"/>
          <w:szCs w:val="22"/>
        </w:rPr>
      </w:pPr>
      <w:r w:rsidRPr="00497D0A">
        <w:rPr>
          <w:rFonts w:asciiTheme="minorHAnsi" w:hAnsiTheme="minorHAnsi"/>
          <w:sz w:val="22"/>
          <w:szCs w:val="22"/>
          <w:lang w:val="fr-FR"/>
        </w:rPr>
        <w:t>Signature</w:t>
      </w:r>
    </w:p>
    <w:p w14:paraId="064EDCA2" w14:textId="77777777" w:rsidR="009E0B6C" w:rsidRDefault="009E0B6C"/>
    <w:sectPr w:rsidR="009E0B6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83967" w14:textId="77777777" w:rsidR="005A4426" w:rsidRDefault="005A4426" w:rsidP="005A4426">
      <w:r>
        <w:separator/>
      </w:r>
    </w:p>
  </w:endnote>
  <w:endnote w:type="continuationSeparator" w:id="0">
    <w:p w14:paraId="4B66B520" w14:textId="77777777" w:rsidR="005A4426" w:rsidRDefault="005A4426" w:rsidP="005A4426">
      <w:r>
        <w:continuationSeparator/>
      </w:r>
    </w:p>
  </w:endnote>
  <w:endnote w:type="continuationNotice" w:id="1">
    <w:p w14:paraId="6D767DAD" w14:textId="77777777" w:rsidR="00410961" w:rsidRDefault="004109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ira Sans Light">
    <w:panose1 w:val="020B0403050000020004"/>
    <w:charset w:val="00"/>
    <w:family w:val="swiss"/>
    <w:pitch w:val="variable"/>
    <w:sig w:usb0="600002FF"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DC25D" w14:textId="0A9DA60E" w:rsidR="005A4426" w:rsidRDefault="00333662">
    <w:pPr>
      <w:pStyle w:val="Pieddepage"/>
    </w:pPr>
    <w:r w:rsidRPr="000D7547">
      <w:rPr>
        <w:noProof/>
        <w:sz w:val="16"/>
        <w:szCs w:val="16"/>
      </w:rPr>
      <mc:AlternateContent>
        <mc:Choice Requires="wps">
          <w:drawing>
            <wp:anchor distT="0" distB="0" distL="114300" distR="114300" simplePos="0" relativeHeight="251662337" behindDoc="0" locked="0" layoutInCell="1" allowOverlap="1" wp14:anchorId="5CF8208E" wp14:editId="3605CDA4">
              <wp:simplePos x="0" y="0"/>
              <wp:positionH relativeFrom="margin">
                <wp:posOffset>0</wp:posOffset>
              </wp:positionH>
              <wp:positionV relativeFrom="paragraph">
                <wp:posOffset>0</wp:posOffset>
              </wp:positionV>
              <wp:extent cx="4966970" cy="416560"/>
              <wp:effectExtent l="0" t="0" r="5080" b="2540"/>
              <wp:wrapNone/>
              <wp:docPr id="73" name="Zone de texte 73"/>
              <wp:cNvGraphicFramePr/>
              <a:graphic xmlns:a="http://schemas.openxmlformats.org/drawingml/2006/main">
                <a:graphicData uri="http://schemas.microsoft.com/office/word/2010/wordprocessingShape">
                  <wps:wsp>
                    <wps:cNvSpPr txBox="1"/>
                    <wps:spPr>
                      <a:xfrm>
                        <a:off x="0" y="0"/>
                        <a:ext cx="4966970" cy="4165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C1CB7B5" w14:textId="77777777" w:rsidR="00333662" w:rsidRDefault="00333662" w:rsidP="00333662">
                          <w:pPr>
                            <w:rPr>
                              <w:rFonts w:ascii="Fira Sans Light" w:hAnsi="Fira Sans Light"/>
                              <w:b/>
                              <w:bCs/>
                              <w:color w:val="0058A5"/>
                              <w:sz w:val="14"/>
                            </w:rPr>
                          </w:pPr>
                          <w:r>
                            <w:rPr>
                              <w:rFonts w:ascii="Fira Sans Light" w:hAnsi="Fira Sans Light"/>
                              <w:b/>
                              <w:bCs/>
                              <w:color w:val="0058A5"/>
                              <w:sz w:val="14"/>
                            </w:rPr>
                            <w:t>IA GIPAFOC</w:t>
                          </w:r>
                        </w:p>
                        <w:p w14:paraId="64C0666E" w14:textId="38B0E63E" w:rsidR="00333662" w:rsidRDefault="00333662" w:rsidP="00333662">
                          <w:pPr>
                            <w:rPr>
                              <w:rFonts w:ascii="Fira Sans Light" w:hAnsi="Fira Sans Light"/>
                              <w:color w:val="0058A5"/>
                              <w:sz w:val="14"/>
                            </w:rPr>
                          </w:pPr>
                          <w:r>
                            <w:rPr>
                              <w:rFonts w:ascii="Fira Sans Light" w:hAnsi="Fira Sans Light"/>
                              <w:color w:val="0058A5"/>
                              <w:sz w:val="14"/>
                            </w:rPr>
                            <w:t>3, boulevard du Batonnier Cholet 44100 Nantes</w:t>
                          </w:r>
                        </w:p>
                        <w:p w14:paraId="44267555" w14:textId="5350C140" w:rsidR="00333662" w:rsidRPr="00D8145E" w:rsidRDefault="002D7D7E" w:rsidP="00333662">
                          <w:pPr>
                            <w:rPr>
                              <w:rFonts w:ascii="Fira Sans Light" w:hAnsi="Fira Sans Light"/>
                              <w:color w:val="0058A5"/>
                              <w:sz w:val="14"/>
                            </w:rPr>
                          </w:pPr>
                          <w:r w:rsidRPr="00D8145E">
                            <w:rPr>
                              <w:rFonts w:ascii="Fira Sans Light" w:hAnsi="Fira Sans Light"/>
                              <w:color w:val="0058A5"/>
                              <w:sz w:val="14"/>
                            </w:rPr>
                            <w:t>SIRET:</w:t>
                          </w:r>
                          <w:r w:rsidR="00333662" w:rsidRPr="00D8145E">
                            <w:rPr>
                              <w:rFonts w:ascii="Fira Sans Light" w:hAnsi="Fira Sans Light"/>
                              <w:color w:val="0058A5"/>
                              <w:sz w:val="14"/>
                            </w:rPr>
                            <w:t xml:space="preserve"> 424 175 461 00021– TVA n° FR79424175461</w:t>
                          </w:r>
                        </w:p>
                        <w:p w14:paraId="127022E3" w14:textId="77777777" w:rsidR="00333662" w:rsidRDefault="00333662" w:rsidP="00333662">
                          <w:pPr>
                            <w:rPr>
                              <w:rFonts w:ascii="Fira Sans Light" w:hAnsi="Fira Sans Light"/>
                              <w:color w:val="0058A5"/>
                              <w:sz w:val="14"/>
                            </w:rPr>
                          </w:pPr>
                        </w:p>
                        <w:p w14:paraId="72F70C3E" w14:textId="77777777" w:rsidR="00333662" w:rsidRDefault="00333662" w:rsidP="00333662">
                          <w:pPr>
                            <w:rPr>
                              <w:rFonts w:ascii="Fira Sans Light" w:hAnsi="Fira Sans Light"/>
                              <w:color w:val="0058A5"/>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F8208E" id="_x0000_t202" coordsize="21600,21600" o:spt="202" path="m,l,21600r21600,l21600,xe">
              <v:stroke joinstyle="miter"/>
              <v:path gradientshapeok="t" o:connecttype="rect"/>
            </v:shapetype>
            <v:shape id="Zone de texte 73" o:spid="_x0000_s1026" type="#_x0000_t202" style="position:absolute;margin-left:0;margin-top:0;width:391.1pt;height:32.8pt;z-index:25166233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IfdgIAAGUFAAAOAAAAZHJzL2Uyb0RvYy54bWysVEtv2zAMvg/YfxB0X51kaboGcYqsRYcB&#10;RVusHXpWZKkRJouaxMTOfv0o2Xms66XDLjYlfnx9Ijm7aGvLNipEA67kw5MBZ8pJqIx7Lvn3x+sP&#10;nziLKFwlLDhV8q2K/GL+/t2s8VM1ghXYSgVGTlycNr7kK0Q/LYooV6oW8QS8cqTUEGqBdAzPRRVE&#10;Q95rW4wGg0nRQKh8AKlipNurTsnn2b/WSuKd1lEhsyWn3DB/Q/4u07eYz8T0OQi/MrJPQ/xDFrUw&#10;joLuXV0JFGwdzF+uaiMDRNB4IqEuQGsjVa6BqhkOXlTzsBJe5VqInOj3NMX/51bebh78fWDYfoaW&#10;HjAR0vg4jXSZ6ml1qNOfMmWkJwq3e9pUi0zS5fh8Mjk/I5Uk3Xg4OZ1kXouDtQ8RvyioWRJKHuhZ&#10;MlticxORIhJ0B0nBIlhTXRtr8yG1grq0gW0EPaLFnCNZ/IGyjjUln3w8HWTHDpJ559m65EblZujD&#10;HSrMEm6tShjrvinNTJULfSW2kFK5ffyMTihNod5i2OMPWb3FuKuDLHJkcLg3ro2DkKvP03OgrPqx&#10;o0x3eCL8qO4kYrts+5dfQrWlhgjQzUr08trQq92IiPci0HDQQ9PA4x19tAViHXqJsxWEX6/dJzz1&#10;LGk5a2jYSh5/rkVQnNmvjrr5fDgep+nMh/Hp2YgO4VizPNa4dX0J1ApDWi1eZjHh0e5EHaB+or2w&#10;SFFJJZyk2CXHnXiJ3QqgvSLVYpFBNI9e4I178DK5TvSmnnxsn0TwfeMitfwt7MZSTF/0b4dNlg4W&#10;awRtcnMngjtWe+JplnPP93snLYvjc0YdtuP8NwAAAP//AwBQSwMEFAAGAAgAAAAhAPp3/d7eAAAA&#10;BAEAAA8AAABkcnMvZG93bnJldi54bWxMj0trwzAQhO+F/AexhV5KI9chTnC8DqX0Ab0l7oPcFGtr&#10;m1grYym2+++r9tJeFoYZZr7NtpNpxUC9aywj3M4jEMSl1Q1XCK/F480ahPOKtWotE8IXOdjms4tM&#10;pdqOvKNh7ysRStilCqH2vkuldGVNRrm57YiD92l7o3yQfSV1r8ZQbloZR1EijWo4LNSqo/uaytP+&#10;bBAO19XHi5ue3sbFctE9PA/F6l0XiFeX090GhKfJ/4XhBz+gQx6YjvbM2okWITzif2/wVus4BnFE&#10;SJYJyDyT/+HzbwAAAP//AwBQSwECLQAUAAYACAAAACEAtoM4kv4AAADhAQAAEwAAAAAAAAAAAAAA&#10;AAAAAAAAW0NvbnRlbnRfVHlwZXNdLnhtbFBLAQItABQABgAIAAAAIQA4/SH/1gAAAJQBAAALAAAA&#10;AAAAAAAAAAAAAC8BAABfcmVscy8ucmVsc1BLAQItABQABgAIAAAAIQBBuhIfdgIAAGUFAAAOAAAA&#10;AAAAAAAAAAAAAC4CAABkcnMvZTJvRG9jLnhtbFBLAQItABQABgAIAAAAIQD6d/3e3gAAAAQBAAAP&#10;AAAAAAAAAAAAAAAAANAEAABkcnMvZG93bnJldi54bWxQSwUGAAAAAAQABADzAAAA2wUAAAAA&#10;" fillcolor="white [3201]" stroked="f" strokeweight=".5pt">
              <v:textbox>
                <w:txbxContent>
                  <w:p w14:paraId="2C1CB7B5" w14:textId="77777777" w:rsidR="00333662" w:rsidRDefault="00333662" w:rsidP="00333662">
                    <w:pPr>
                      <w:rPr>
                        <w:rFonts w:ascii="Fira Sans Light" w:hAnsi="Fira Sans Light"/>
                        <w:b/>
                        <w:bCs/>
                        <w:color w:val="0058A5"/>
                        <w:sz w:val="14"/>
                      </w:rPr>
                    </w:pPr>
                    <w:r>
                      <w:rPr>
                        <w:rFonts w:ascii="Fira Sans Light" w:hAnsi="Fira Sans Light"/>
                        <w:b/>
                        <w:bCs/>
                        <w:color w:val="0058A5"/>
                        <w:sz w:val="14"/>
                      </w:rPr>
                      <w:t>IA GIPAFOC</w:t>
                    </w:r>
                  </w:p>
                  <w:p w14:paraId="64C0666E" w14:textId="38B0E63E" w:rsidR="00333662" w:rsidRDefault="00333662" w:rsidP="00333662">
                    <w:pPr>
                      <w:rPr>
                        <w:rFonts w:ascii="Fira Sans Light" w:hAnsi="Fira Sans Light"/>
                        <w:color w:val="0058A5"/>
                        <w:sz w:val="14"/>
                      </w:rPr>
                    </w:pPr>
                    <w:r>
                      <w:rPr>
                        <w:rFonts w:ascii="Fira Sans Light" w:hAnsi="Fira Sans Light"/>
                        <w:color w:val="0058A5"/>
                        <w:sz w:val="14"/>
                      </w:rPr>
                      <w:t>3, boulevard du Batonnier Cholet 44100 Nantes</w:t>
                    </w:r>
                  </w:p>
                  <w:p w14:paraId="44267555" w14:textId="5350C140" w:rsidR="00333662" w:rsidRPr="00D8145E" w:rsidRDefault="002D7D7E" w:rsidP="00333662">
                    <w:pPr>
                      <w:rPr>
                        <w:rFonts w:ascii="Fira Sans Light" w:hAnsi="Fira Sans Light"/>
                        <w:color w:val="0058A5"/>
                        <w:sz w:val="14"/>
                      </w:rPr>
                    </w:pPr>
                    <w:r w:rsidRPr="00D8145E">
                      <w:rPr>
                        <w:rFonts w:ascii="Fira Sans Light" w:hAnsi="Fira Sans Light"/>
                        <w:color w:val="0058A5"/>
                        <w:sz w:val="14"/>
                      </w:rPr>
                      <w:t>SIRET:</w:t>
                    </w:r>
                    <w:r w:rsidR="00333662" w:rsidRPr="00D8145E">
                      <w:rPr>
                        <w:rFonts w:ascii="Fira Sans Light" w:hAnsi="Fira Sans Light"/>
                        <w:color w:val="0058A5"/>
                        <w:sz w:val="14"/>
                      </w:rPr>
                      <w:t xml:space="preserve"> 424 175 461 00021– TVA n° FR79424175461</w:t>
                    </w:r>
                  </w:p>
                  <w:p w14:paraId="127022E3" w14:textId="77777777" w:rsidR="00333662" w:rsidRDefault="00333662" w:rsidP="00333662">
                    <w:pPr>
                      <w:rPr>
                        <w:rFonts w:ascii="Fira Sans Light" w:hAnsi="Fira Sans Light"/>
                        <w:color w:val="0058A5"/>
                        <w:sz w:val="14"/>
                      </w:rPr>
                    </w:pPr>
                  </w:p>
                  <w:p w14:paraId="72F70C3E" w14:textId="77777777" w:rsidR="00333662" w:rsidRDefault="00333662" w:rsidP="00333662">
                    <w:pPr>
                      <w:rPr>
                        <w:rFonts w:ascii="Fira Sans Light" w:hAnsi="Fira Sans Light"/>
                        <w:color w:val="0058A5"/>
                        <w:sz w:val="14"/>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C8AC8" w14:textId="77777777" w:rsidR="005A4426" w:rsidRDefault="005A4426" w:rsidP="005A4426">
      <w:r>
        <w:separator/>
      </w:r>
    </w:p>
  </w:footnote>
  <w:footnote w:type="continuationSeparator" w:id="0">
    <w:p w14:paraId="7665E88A" w14:textId="77777777" w:rsidR="005A4426" w:rsidRDefault="005A4426" w:rsidP="005A4426">
      <w:r>
        <w:continuationSeparator/>
      </w:r>
    </w:p>
  </w:footnote>
  <w:footnote w:type="continuationNotice" w:id="1">
    <w:p w14:paraId="05E6AC95" w14:textId="77777777" w:rsidR="00410961" w:rsidRDefault="004109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2D44A" w14:textId="20A75BCF" w:rsidR="005A4426" w:rsidRDefault="00684543">
    <w:pPr>
      <w:pStyle w:val="En-tte"/>
    </w:pPr>
    <w:ins w:id="0" w:author="RETAIL Stephane" w:date="2025-03-31T14:12:00Z">
      <w:r w:rsidRPr="00684543">
        <w:rPr>
          <w:rFonts w:ascii="Arial" w:eastAsia="Calibri" w:hAnsi="Arial"/>
          <w:noProof/>
          <w:snapToGrid/>
          <w:color w:val="FFFFFF"/>
          <w:sz w:val="22"/>
          <w:szCs w:val="22"/>
          <w:lang w:val="fr-FR" w:eastAsia="en-US"/>
        </w:rPr>
        <w:drawing>
          <wp:anchor distT="0" distB="0" distL="114300" distR="114300" simplePos="0" relativeHeight="251660289" behindDoc="1" locked="0" layoutInCell="1" allowOverlap="1" wp14:anchorId="4F79CB7F" wp14:editId="3FD3E373">
            <wp:simplePos x="0" y="0"/>
            <wp:positionH relativeFrom="margin">
              <wp:posOffset>-767861</wp:posOffset>
            </wp:positionH>
            <wp:positionV relativeFrom="paragraph">
              <wp:posOffset>-334743</wp:posOffset>
            </wp:positionV>
            <wp:extent cx="2495550" cy="781050"/>
            <wp:effectExtent l="0" t="0" r="0" b="0"/>
            <wp:wrapNone/>
            <wp:docPr id="645635606" name="Image 1" descr="Une image contenant Police, texte, logo,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635606" name="Image 1" descr="Une image contenant Police, texte, logo, conception&#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2495550" cy="781050"/>
                    </a:xfrm>
                    <a:prstGeom prst="rect">
                      <a:avLst/>
                    </a:prstGeom>
                  </pic:spPr>
                </pic:pic>
              </a:graphicData>
            </a:graphic>
          </wp:anchor>
        </w:drawing>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01B65"/>
    <w:multiLevelType w:val="hybridMultilevel"/>
    <w:tmpl w:val="AC7813F0"/>
    <w:lvl w:ilvl="0" w:tplc="0CB270AA">
      <w:start w:val="1"/>
      <w:numFmt w:val="upperLetter"/>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1AE74E5C"/>
    <w:multiLevelType w:val="hybridMultilevel"/>
    <w:tmpl w:val="D5DE5DB2"/>
    <w:lvl w:ilvl="0" w:tplc="F70E789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CDA6C56"/>
    <w:multiLevelType w:val="multilevel"/>
    <w:tmpl w:val="D1DC8794"/>
    <w:lvl w:ilvl="0">
      <w:start w:val="1"/>
      <w:numFmt w:val="decimal"/>
      <w:pStyle w:val="Titre3"/>
      <w:lvlText w:val="%1."/>
      <w:lvlJc w:val="left"/>
      <w:pPr>
        <w:tabs>
          <w:tab w:val="num" w:pos="720"/>
        </w:tabs>
        <w:ind w:left="720" w:hanging="720"/>
      </w:pPr>
    </w:lvl>
    <w:lvl w:ilvl="1">
      <w:start w:val="1"/>
      <w:numFmt w:val="decimal"/>
      <w:pStyle w:val="Style11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D590379"/>
    <w:multiLevelType w:val="hybridMultilevel"/>
    <w:tmpl w:val="88A4733C"/>
    <w:lvl w:ilvl="0" w:tplc="3F588BE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4E8E6E09"/>
    <w:multiLevelType w:val="hybridMultilevel"/>
    <w:tmpl w:val="DAF8F4C2"/>
    <w:lvl w:ilvl="0" w:tplc="6BFAD250">
      <w:numFmt w:val="bullet"/>
      <w:lvlText w:val="-"/>
      <w:lvlJc w:val="left"/>
      <w:pPr>
        <w:ind w:left="371" w:hanging="360"/>
      </w:pPr>
      <w:rPr>
        <w:rFonts w:ascii="Calibri" w:eastAsia="Times New Roman" w:hAnsi="Calibri" w:cs="Calibri"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5" w15:restartNumberingAfterBreak="0">
    <w:nsid w:val="50330107"/>
    <w:multiLevelType w:val="multilevel"/>
    <w:tmpl w:val="05583C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7"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59574594">
    <w:abstractNumId w:val="1"/>
  </w:num>
  <w:num w:numId="2" w16cid:durableId="991526354">
    <w:abstractNumId w:val="3"/>
  </w:num>
  <w:num w:numId="3" w16cid:durableId="1718386565">
    <w:abstractNumId w:val="3"/>
  </w:num>
  <w:num w:numId="4" w16cid:durableId="1791315578">
    <w:abstractNumId w:val="5"/>
  </w:num>
  <w:num w:numId="5" w16cid:durableId="1322739160">
    <w:abstractNumId w:val="0"/>
  </w:num>
  <w:num w:numId="6" w16cid:durableId="1340810330">
    <w:abstractNumId w:val="2"/>
  </w:num>
  <w:num w:numId="7" w16cid:durableId="9318646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93510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2669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0756841">
    <w:abstractNumId w:val="6"/>
  </w:num>
  <w:num w:numId="11" w16cid:durableId="1326785337">
    <w:abstractNumId w:val="7"/>
  </w:num>
  <w:num w:numId="12" w16cid:durableId="10736267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TAIL Stephane">
    <w15:presenceInfo w15:providerId="AD" w15:userId="S::Stephane.RETAIL@44.cci.fr::1c3068ea-0712-463b-bd28-9d0949def2f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26"/>
    <w:rsid w:val="00164F55"/>
    <w:rsid w:val="00237262"/>
    <w:rsid w:val="002D7D7E"/>
    <w:rsid w:val="002E4E09"/>
    <w:rsid w:val="00333662"/>
    <w:rsid w:val="00342EBF"/>
    <w:rsid w:val="00410961"/>
    <w:rsid w:val="004912EC"/>
    <w:rsid w:val="005A4426"/>
    <w:rsid w:val="00684543"/>
    <w:rsid w:val="00712C1A"/>
    <w:rsid w:val="008D7465"/>
    <w:rsid w:val="009E0B6C"/>
    <w:rsid w:val="00D81747"/>
    <w:rsid w:val="00DE1A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E3F739"/>
  <w15:chartTrackingRefBased/>
  <w15:docId w15:val="{DE190542-B238-4219-A3DC-8F91DE59C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426"/>
    <w:pPr>
      <w:spacing w:after="0" w:line="240" w:lineRule="auto"/>
    </w:pPr>
    <w:rPr>
      <w:rFonts w:ascii="Times New Roman" w:eastAsia="Times New Roman" w:hAnsi="Times New Roman" w:cs="Times New Roman"/>
      <w:snapToGrid w:val="0"/>
      <w:kern w:val="0"/>
      <w:sz w:val="24"/>
      <w:szCs w:val="24"/>
      <w:lang w:val="en-GB" w:eastAsia="en-GB"/>
      <w14:ligatures w14:val="none"/>
    </w:rPr>
  </w:style>
  <w:style w:type="paragraph" w:styleId="Titre3">
    <w:name w:val="heading 3"/>
    <w:basedOn w:val="Normal"/>
    <w:next w:val="Normal"/>
    <w:link w:val="Titre3Car"/>
    <w:unhideWhenUsed/>
    <w:qFormat/>
    <w:rsid w:val="004912EC"/>
    <w:pPr>
      <w:keepNext/>
      <w:keepLines/>
      <w:numPr>
        <w:numId w:val="6"/>
      </w:numPr>
      <w:spacing w:before="200" w:line="276" w:lineRule="auto"/>
      <w:ind w:left="360" w:hanging="360"/>
      <w:jc w:val="both"/>
      <w:outlineLvl w:val="2"/>
    </w:pPr>
    <w:rPr>
      <w:rFonts w:eastAsiaTheme="majorEastAsia"/>
      <w:b/>
      <w:snapToGrid/>
      <w:color w:val="000000"/>
      <w:w w:val="0"/>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link w:val="Style1Car"/>
    <w:qFormat/>
    <w:rsid w:val="004912EC"/>
    <w:pPr>
      <w:keepNext/>
      <w:keepLines/>
      <w:tabs>
        <w:tab w:val="num" w:pos="720"/>
      </w:tabs>
      <w:spacing w:before="480" w:line="276" w:lineRule="auto"/>
      <w:ind w:left="1080" w:hanging="720"/>
      <w:jc w:val="both"/>
      <w:outlineLvl w:val="0"/>
    </w:pPr>
    <w:rPr>
      <w:b/>
      <w:bCs/>
      <w:sz w:val="32"/>
      <w:szCs w:val="28"/>
    </w:rPr>
  </w:style>
  <w:style w:type="character" w:customStyle="1" w:styleId="Style1Car">
    <w:name w:val="Style1 Car"/>
    <w:basedOn w:val="Policepardfaut"/>
    <w:link w:val="Style1"/>
    <w:rsid w:val="004912EC"/>
    <w:rPr>
      <w:rFonts w:ascii="Times New Roman" w:eastAsia="Times New Roman" w:hAnsi="Times New Roman" w:cs="Times New Roman"/>
      <w:b/>
      <w:bCs/>
      <w:sz w:val="32"/>
      <w:szCs w:val="28"/>
    </w:rPr>
  </w:style>
  <w:style w:type="paragraph" w:customStyle="1" w:styleId="Style11">
    <w:name w:val="Style1.1"/>
    <w:basedOn w:val="Paragraphedeliste"/>
    <w:link w:val="Style11Car"/>
    <w:qFormat/>
    <w:rsid w:val="004912EC"/>
    <w:pPr>
      <w:keepNext/>
      <w:keepLines/>
      <w:tabs>
        <w:tab w:val="num" w:pos="720"/>
      </w:tabs>
      <w:spacing w:before="200" w:line="276" w:lineRule="auto"/>
      <w:ind w:left="1080" w:hanging="360"/>
      <w:jc w:val="both"/>
      <w:outlineLvl w:val="1"/>
    </w:pPr>
    <w:rPr>
      <w:b/>
      <w:bCs/>
      <w:sz w:val="28"/>
      <w:szCs w:val="26"/>
    </w:rPr>
  </w:style>
  <w:style w:type="character" w:customStyle="1" w:styleId="Style11Car">
    <w:name w:val="Style1.1 Car"/>
    <w:basedOn w:val="Policepardfaut"/>
    <w:link w:val="Style11"/>
    <w:rsid w:val="004912EC"/>
    <w:rPr>
      <w:rFonts w:ascii="Times New Roman" w:eastAsia="Times New Roman" w:hAnsi="Times New Roman" w:cs="Times New Roman"/>
      <w:b/>
      <w:bCs/>
      <w:sz w:val="28"/>
      <w:szCs w:val="26"/>
    </w:rPr>
  </w:style>
  <w:style w:type="paragraph" w:styleId="Paragraphedeliste">
    <w:name w:val="List Paragraph"/>
    <w:basedOn w:val="Normal"/>
    <w:uiPriority w:val="34"/>
    <w:qFormat/>
    <w:rsid w:val="004912EC"/>
    <w:pPr>
      <w:ind w:left="720"/>
      <w:contextualSpacing/>
    </w:pPr>
  </w:style>
  <w:style w:type="paragraph" w:customStyle="1" w:styleId="Style111">
    <w:name w:val="Style1.1.1"/>
    <w:basedOn w:val="Paragraphedeliste"/>
    <w:link w:val="Style111Car"/>
    <w:qFormat/>
    <w:rsid w:val="004912EC"/>
    <w:pPr>
      <w:keepNext/>
      <w:keepLines/>
      <w:numPr>
        <w:ilvl w:val="1"/>
        <w:numId w:val="9"/>
      </w:numPr>
      <w:spacing w:before="200" w:line="276" w:lineRule="auto"/>
      <w:ind w:left="792" w:hanging="432"/>
      <w:jc w:val="both"/>
      <w:outlineLvl w:val="2"/>
    </w:pPr>
    <w:rPr>
      <w:snapToGrid/>
      <w:color w:val="000000"/>
      <w:w w:val="0"/>
      <w:u w:val="single"/>
    </w:rPr>
  </w:style>
  <w:style w:type="character" w:customStyle="1" w:styleId="Style111Car">
    <w:name w:val="Style1.1.1 Car"/>
    <w:basedOn w:val="Policepardfaut"/>
    <w:link w:val="Style111"/>
    <w:rsid w:val="004912EC"/>
    <w:rPr>
      <w:rFonts w:ascii="Times New Roman" w:eastAsia="Times New Roman" w:hAnsi="Times New Roman" w:cs="Times New Roman"/>
      <w:snapToGrid w:val="0"/>
      <w:color w:val="000000"/>
      <w:w w:val="0"/>
      <w:sz w:val="24"/>
      <w:szCs w:val="24"/>
      <w:u w:val="single"/>
    </w:rPr>
  </w:style>
  <w:style w:type="character" w:customStyle="1" w:styleId="Titre3Car">
    <w:name w:val="Titre 3 Car"/>
    <w:basedOn w:val="Policepardfaut"/>
    <w:link w:val="Titre3"/>
    <w:rsid w:val="004912EC"/>
    <w:rPr>
      <w:rFonts w:ascii="Times New Roman" w:eastAsiaTheme="majorEastAsia" w:hAnsi="Times New Roman" w:cs="Times New Roman"/>
      <w:b/>
      <w:snapToGrid w:val="0"/>
      <w:color w:val="000000"/>
      <w:w w:val="0"/>
      <w:sz w:val="28"/>
      <w:szCs w:val="24"/>
    </w:rPr>
  </w:style>
  <w:style w:type="paragraph" w:styleId="En-tte">
    <w:name w:val="header"/>
    <w:basedOn w:val="Normal"/>
    <w:link w:val="En-tteCar"/>
    <w:uiPriority w:val="99"/>
    <w:unhideWhenUsed/>
    <w:rsid w:val="005A4426"/>
    <w:pPr>
      <w:tabs>
        <w:tab w:val="center" w:pos="4536"/>
        <w:tab w:val="right" w:pos="9072"/>
      </w:tabs>
    </w:pPr>
  </w:style>
  <w:style w:type="character" w:customStyle="1" w:styleId="En-tteCar">
    <w:name w:val="En-tête Car"/>
    <w:basedOn w:val="Policepardfaut"/>
    <w:link w:val="En-tte"/>
    <w:uiPriority w:val="99"/>
    <w:rsid w:val="005A4426"/>
    <w:rPr>
      <w:rFonts w:ascii="Times New Roman" w:eastAsia="Times New Roman" w:hAnsi="Times New Roman" w:cs="Times New Roman"/>
      <w:snapToGrid w:val="0"/>
      <w:kern w:val="0"/>
      <w:sz w:val="24"/>
      <w:szCs w:val="24"/>
      <w:lang w:val="en-GB" w:eastAsia="en-GB"/>
      <w14:ligatures w14:val="none"/>
    </w:rPr>
  </w:style>
  <w:style w:type="paragraph" w:styleId="Pieddepage">
    <w:name w:val="footer"/>
    <w:basedOn w:val="Normal"/>
    <w:link w:val="PieddepageCar"/>
    <w:uiPriority w:val="99"/>
    <w:unhideWhenUsed/>
    <w:rsid w:val="005A4426"/>
    <w:pPr>
      <w:tabs>
        <w:tab w:val="center" w:pos="4536"/>
        <w:tab w:val="right" w:pos="9072"/>
      </w:tabs>
    </w:pPr>
  </w:style>
  <w:style w:type="character" w:customStyle="1" w:styleId="PieddepageCar">
    <w:name w:val="Pied de page Car"/>
    <w:basedOn w:val="Policepardfaut"/>
    <w:link w:val="Pieddepage"/>
    <w:uiPriority w:val="99"/>
    <w:rsid w:val="005A4426"/>
    <w:rPr>
      <w:rFonts w:ascii="Times New Roman" w:eastAsia="Times New Roman" w:hAnsi="Times New Roman" w:cs="Times New Roman"/>
      <w:snapToGrid w:val="0"/>
      <w:kern w:val="0"/>
      <w:sz w:val="24"/>
      <w:szCs w:val="24"/>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397f12b-0e49-407c-ac66-8ce7992bc47e">
      <Terms xmlns="http://schemas.microsoft.com/office/infopath/2007/PartnerControls"/>
    </lcf76f155ced4ddcb4097134ff3c332f>
    <Phase xmlns="d7020541-acb6-4d41-a21e-eacb585573a5">03 - DCE</Phase>
    <_Flow_SignoffStatus xmlns="c397f12b-0e49-407c-ac66-8ce7992bc47e" xsi:nil="true"/>
    <RecopieNomMarche xmlns="c397f12b-0e49-407c-ac66-8ce7992bc47e">
      <Url>https://ccipdll.sharepoint.com/sites/CCI44-DIP/Achats/_layouts/15/wrkstat.aspx?List=c397f12b-0e49-407c-ac66-8ce7992bc47e&amp;WorkflowInstanceName=d350bb77-184e-4ca5-8344-3ed27b7aa4f7</Url>
      <Description>Phase 1</Description>
    </RecopieNomMarche>
    <StatutApprobation xmlns="c397f12b-0e49-407c-ac66-8ce7992bc47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D307CB-00FA-4BCB-8CC8-F7DF3B22FD3D}">
  <ds:schemaRefs>
    <ds:schemaRef ds:uri="http://schemas.microsoft.com/office/2006/metadata/properties"/>
    <ds:schemaRef ds:uri="http://schemas.microsoft.com/office/infopath/2007/PartnerControls"/>
    <ds:schemaRef ds:uri="c397f12b-0e49-407c-ac66-8ce7992bc47e"/>
    <ds:schemaRef ds:uri="d7020541-acb6-4d41-a21e-eacb585573a5"/>
  </ds:schemaRefs>
</ds:datastoreItem>
</file>

<file path=customXml/itemProps2.xml><?xml version="1.0" encoding="utf-8"?>
<ds:datastoreItem xmlns:ds="http://schemas.openxmlformats.org/officeDocument/2006/customXml" ds:itemID="{08A2DCAD-190C-45A5-9E70-B4C92AA053E5}">
  <ds:schemaRefs>
    <ds:schemaRef ds:uri="http://schemas.microsoft.com/sharepoint/v3/contenttype/forms"/>
  </ds:schemaRefs>
</ds:datastoreItem>
</file>

<file path=customXml/itemProps3.xml><?xml version="1.0" encoding="utf-8"?>
<ds:datastoreItem xmlns:ds="http://schemas.openxmlformats.org/officeDocument/2006/customXml" ds:itemID="{6CC0473F-0219-4978-916B-F775CF538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282</Words>
  <Characters>1551</Characters>
  <Application>Microsoft Office Word</Application>
  <DocSecurity>0</DocSecurity>
  <Lines>12</Lines>
  <Paragraphs>3</Paragraphs>
  <ScaleCrop>false</ScaleCrop>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Déclaration sur l'honneur Conflits d'intérêts.docx</dc:title>
  <dc:subject/>
  <dc:creator>GUERIN Charles</dc:creator>
  <cp:keywords/>
  <dc:description/>
  <cp:lastModifiedBy>RETAIL Stephane</cp:lastModifiedBy>
  <cp:revision>12</cp:revision>
  <dcterms:created xsi:type="dcterms:W3CDTF">2024-07-15T07:29:00Z</dcterms:created>
  <dcterms:modified xsi:type="dcterms:W3CDTF">2025-10-10T06:57:00Z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MediaServiceImageTags">
    <vt:lpwstr/>
  </property>
  <property fmtid="{D5CDD505-2E9C-101B-9397-08002B2CF9AE}" pid="4" name="TaxCatchAll">
    <vt:lpwstr/>
  </property>
  <property fmtid="{D5CDD505-2E9C-101B-9397-08002B2CF9AE}" pid="5" name="_docset_NoMedatataSyncRequired">
    <vt:lpwstr>False</vt:lpwstr>
  </property>
</Properties>
</file>